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568" w:rsidRDefault="00DB2568" w:rsidP="00DB2568">
      <w:pPr>
        <w:jc w:val="center"/>
        <w:rPr>
          <w:rFonts w:asciiTheme="minorHAnsi" w:hAnsiTheme="minorHAnsi"/>
          <w:b/>
          <w:lang w:val="en-US"/>
        </w:rPr>
      </w:pPr>
      <w:r>
        <w:rPr>
          <w:rFonts w:asciiTheme="minorHAnsi" w:hAnsiTheme="minorHAnsi"/>
          <w:b/>
          <w:lang w:val="en-US"/>
        </w:rPr>
        <w:t xml:space="preserve">Essential Elements </w:t>
      </w:r>
    </w:p>
    <w:p w:rsidR="00DB2568" w:rsidRDefault="00DB2568" w:rsidP="00DB2568">
      <w:pPr>
        <w:jc w:val="center"/>
        <w:rPr>
          <w:rFonts w:asciiTheme="minorHAnsi" w:hAnsiTheme="minorHAnsi"/>
          <w:b/>
          <w:lang w:val="en-US"/>
        </w:rPr>
      </w:pPr>
    </w:p>
    <w:p w:rsidR="00DB2568" w:rsidRDefault="00DB2568" w:rsidP="0020536B">
      <w:pPr>
        <w:jc w:val="center"/>
        <w:rPr>
          <w:rFonts w:asciiTheme="minorHAnsi" w:hAnsiTheme="minorHAnsi"/>
          <w:b/>
          <w:lang w:val="en-US"/>
        </w:rPr>
      </w:pPr>
      <w:r>
        <w:rPr>
          <w:rFonts w:asciiTheme="minorHAnsi" w:hAnsiTheme="minorHAnsi"/>
          <w:b/>
          <w:lang w:val="en-US"/>
        </w:rPr>
        <w:t>These sections must be fully thought through for your group’s gallery walk.</w:t>
      </w:r>
    </w:p>
    <w:p w:rsidR="00DB2568" w:rsidRDefault="00DB2568" w:rsidP="0020536B">
      <w:pPr>
        <w:jc w:val="center"/>
        <w:rPr>
          <w:rFonts w:asciiTheme="minorHAnsi" w:hAnsiTheme="minorHAnsi"/>
          <w:b/>
          <w:lang w:val="en-US"/>
        </w:rPr>
      </w:pPr>
    </w:p>
    <w:p w:rsidR="00DB2568" w:rsidRPr="0020536B" w:rsidRDefault="0020536B" w:rsidP="0020536B">
      <w:pPr>
        <w:jc w:val="center"/>
        <w:rPr>
          <w:rFonts w:asciiTheme="minorHAnsi" w:hAnsiTheme="minorHAnsi"/>
          <w:lang w:val="en-US"/>
        </w:rPr>
      </w:pPr>
      <w:r w:rsidRPr="0020536B">
        <w:rPr>
          <w:rFonts w:asciiTheme="minorHAnsi" w:hAnsiTheme="minorHAnsi"/>
          <w:lang w:val="en-US"/>
        </w:rPr>
        <w:t>Use the A3 sheets to present your ideas, printing more copies if you need them</w:t>
      </w:r>
    </w:p>
    <w:p w:rsidR="00DB2568" w:rsidRDefault="00DB2568" w:rsidP="00DB2568">
      <w:pPr>
        <w:rPr>
          <w:rFonts w:asciiTheme="minorHAnsi" w:hAnsiTheme="minorHAnsi"/>
          <w:b/>
          <w:lang w:val="en-US"/>
        </w:rPr>
      </w:pPr>
    </w:p>
    <w:p w:rsidR="00316670" w:rsidRDefault="00316670" w:rsidP="0020536B">
      <w:pPr>
        <w:pBdr>
          <w:top w:val="single" w:sz="4" w:space="1" w:color="auto"/>
          <w:left w:val="single" w:sz="4" w:space="4" w:color="auto"/>
          <w:bottom w:val="single" w:sz="4" w:space="1" w:color="auto"/>
          <w:right w:val="single" w:sz="4" w:space="4" w:color="auto"/>
        </w:pBdr>
        <w:rPr>
          <w:rFonts w:asciiTheme="minorHAnsi" w:hAnsiTheme="minorHAnsi"/>
          <w:b/>
          <w:lang w:val="en-US"/>
        </w:rPr>
      </w:pPr>
      <w:r w:rsidRPr="00591F74">
        <w:rPr>
          <w:rFonts w:asciiTheme="minorHAnsi" w:hAnsiTheme="minorHAnsi"/>
          <w:b/>
          <w:lang w:val="en-US"/>
        </w:rPr>
        <w:t xml:space="preserve">Target community </w:t>
      </w:r>
      <w:r>
        <w:rPr>
          <w:rFonts w:asciiTheme="minorHAnsi" w:hAnsiTheme="minorHAnsi"/>
          <w:b/>
          <w:lang w:val="en-US"/>
        </w:rPr>
        <w:t xml:space="preserve">and clients </w:t>
      </w:r>
    </w:p>
    <w:p w:rsidR="00316670" w:rsidRDefault="00316670" w:rsidP="0020536B">
      <w:pPr>
        <w:pBdr>
          <w:top w:val="single" w:sz="4" w:space="1" w:color="auto"/>
          <w:left w:val="single" w:sz="4" w:space="4" w:color="auto"/>
          <w:bottom w:val="single" w:sz="4" w:space="1" w:color="auto"/>
          <w:right w:val="single" w:sz="4" w:space="4" w:color="auto"/>
        </w:pBdr>
        <w:rPr>
          <w:rFonts w:asciiTheme="minorHAnsi" w:hAnsiTheme="minorHAnsi"/>
          <w:b/>
          <w:lang w:val="en-US"/>
        </w:rPr>
      </w:pPr>
      <w:r>
        <w:rPr>
          <w:rFonts w:asciiTheme="minorHAnsi" w:hAnsiTheme="minorHAnsi"/>
          <w:b/>
          <w:lang w:val="en-US"/>
        </w:rPr>
        <w:t>Target community (people you want to help)</w:t>
      </w:r>
    </w:p>
    <w:p w:rsidR="00316670" w:rsidRPr="00591F74" w:rsidRDefault="00316670" w:rsidP="0020536B">
      <w:pPr>
        <w:pBdr>
          <w:top w:val="single" w:sz="4" w:space="1" w:color="auto"/>
          <w:left w:val="single" w:sz="4" w:space="4" w:color="auto"/>
          <w:bottom w:val="single" w:sz="4" w:space="1" w:color="auto"/>
          <w:right w:val="single" w:sz="4" w:space="4" w:color="auto"/>
        </w:pBdr>
        <w:rPr>
          <w:rFonts w:asciiTheme="minorHAnsi" w:hAnsiTheme="minorHAnsi"/>
          <w:b/>
          <w:lang w:val="en-US"/>
        </w:rPr>
      </w:pPr>
      <w:r>
        <w:rPr>
          <w:rFonts w:asciiTheme="minorHAnsi" w:hAnsiTheme="minorHAnsi"/>
          <w:b/>
          <w:lang w:val="en-US"/>
        </w:rPr>
        <w:t xml:space="preserve">Clients (people who might use your product or service – if applicable) </w:t>
      </w:r>
    </w:p>
    <w:p w:rsidR="00316670" w:rsidRPr="00591F74" w:rsidRDefault="00316670" w:rsidP="0020536B">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lang w:val="en-US"/>
        </w:rPr>
        <w:t>Describe the community in detail.</w:t>
      </w:r>
    </w:p>
    <w:p w:rsidR="00316670" w:rsidRPr="00591F74" w:rsidRDefault="00316670" w:rsidP="0020536B">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lang w:val="en-US"/>
        </w:rPr>
        <w:t xml:space="preserve">How </w:t>
      </w:r>
      <w:proofErr w:type="gramStart"/>
      <w:r w:rsidRPr="00591F74">
        <w:rPr>
          <w:rFonts w:asciiTheme="minorHAnsi" w:hAnsiTheme="minorHAnsi"/>
          <w:lang w:val="en-US"/>
        </w:rPr>
        <w:t>is the community</w:t>
      </w:r>
      <w:proofErr w:type="gramEnd"/>
      <w:r w:rsidRPr="00591F74">
        <w:rPr>
          <w:rFonts w:asciiTheme="minorHAnsi" w:hAnsiTheme="minorHAnsi"/>
          <w:lang w:val="en-US"/>
        </w:rPr>
        <w:t xml:space="preserve"> defined (a place? </w:t>
      </w:r>
      <w:proofErr w:type="gramStart"/>
      <w:r w:rsidRPr="00591F74">
        <w:rPr>
          <w:rFonts w:asciiTheme="minorHAnsi" w:hAnsiTheme="minorHAnsi"/>
          <w:lang w:val="en-US"/>
        </w:rPr>
        <w:t>An age group?</w:t>
      </w:r>
      <w:proofErr w:type="gramEnd"/>
      <w:r w:rsidRPr="00591F74">
        <w:rPr>
          <w:rFonts w:asciiTheme="minorHAnsi" w:hAnsiTheme="minorHAnsi"/>
          <w:lang w:val="en-US"/>
        </w:rPr>
        <w:t xml:space="preserve"> </w:t>
      </w:r>
      <w:proofErr w:type="gramStart"/>
      <w:r w:rsidRPr="00591F74">
        <w:rPr>
          <w:rFonts w:asciiTheme="minorHAnsi" w:hAnsiTheme="minorHAnsi"/>
          <w:lang w:val="en-US"/>
        </w:rPr>
        <w:t>By a common problem or need?)</w:t>
      </w:r>
      <w:proofErr w:type="gramEnd"/>
      <w:r w:rsidRPr="00591F74">
        <w:rPr>
          <w:rFonts w:asciiTheme="minorHAnsi" w:hAnsiTheme="minorHAnsi"/>
          <w:lang w:val="en-US"/>
        </w:rPr>
        <w:t xml:space="preserve"> </w:t>
      </w:r>
    </w:p>
    <w:p w:rsidR="00316670" w:rsidRPr="00591F74" w:rsidRDefault="00316670" w:rsidP="0020536B">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lang w:val="en-US"/>
        </w:rPr>
        <w:t xml:space="preserve">Could your project help more than one community? </w:t>
      </w:r>
    </w:p>
    <w:p w:rsidR="00316670" w:rsidRPr="00591F74" w:rsidRDefault="00316670" w:rsidP="0020536B">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lang w:val="en-US"/>
        </w:rPr>
        <w:t xml:space="preserve">Are some communities more central to your project than others? </w:t>
      </w:r>
    </w:p>
    <w:p w:rsidR="00316670" w:rsidRPr="00591F74" w:rsidRDefault="00316670" w:rsidP="0020536B">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lang w:val="en-US"/>
        </w:rPr>
        <w:t xml:space="preserve">Why have you chosen this community? </w:t>
      </w:r>
    </w:p>
    <w:p w:rsidR="0020536B" w:rsidRDefault="0020536B" w:rsidP="00316670">
      <w:pPr>
        <w:rPr>
          <w:rFonts w:asciiTheme="minorHAnsi" w:hAnsiTheme="minorHAnsi"/>
          <w:b/>
          <w:iCs/>
          <w:lang w:val="en-US"/>
        </w:rPr>
      </w:pPr>
    </w:p>
    <w:p w:rsidR="0020536B" w:rsidRPr="00591F74" w:rsidRDefault="0020536B" w:rsidP="0020536B">
      <w:pPr>
        <w:pBdr>
          <w:top w:val="single" w:sz="4" w:space="1" w:color="auto"/>
          <w:left w:val="single" w:sz="4" w:space="4" w:color="auto"/>
          <w:bottom w:val="single" w:sz="4" w:space="1" w:color="auto"/>
          <w:right w:val="single" w:sz="4" w:space="4" w:color="auto"/>
        </w:pBdr>
        <w:rPr>
          <w:rFonts w:asciiTheme="minorHAnsi" w:hAnsiTheme="minorHAnsi"/>
          <w:b/>
          <w:iCs/>
          <w:lang w:val="en-US"/>
        </w:rPr>
      </w:pPr>
      <w:r w:rsidRPr="00591F74">
        <w:rPr>
          <w:rFonts w:asciiTheme="minorHAnsi" w:hAnsiTheme="minorHAnsi"/>
          <w:b/>
          <w:iCs/>
          <w:lang w:val="en-US"/>
        </w:rPr>
        <w:t xml:space="preserve">Value propositions </w:t>
      </w:r>
      <w:r>
        <w:rPr>
          <w:rFonts w:asciiTheme="minorHAnsi" w:hAnsiTheme="minorHAnsi"/>
          <w:b/>
          <w:iCs/>
          <w:lang w:val="en-US"/>
        </w:rPr>
        <w:t xml:space="preserve"> </w:t>
      </w:r>
    </w:p>
    <w:p w:rsidR="0020536B" w:rsidRPr="00591F74" w:rsidRDefault="0020536B" w:rsidP="0020536B">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i/>
          <w:iCs/>
          <w:lang w:val="en-US"/>
        </w:rPr>
        <w:t xml:space="preserve">What are we offering our target community? </w:t>
      </w:r>
    </w:p>
    <w:p w:rsidR="0020536B" w:rsidRPr="00591F74" w:rsidRDefault="0020536B" w:rsidP="0020536B">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i/>
          <w:iCs/>
          <w:lang w:val="en-US"/>
        </w:rPr>
        <w:t xml:space="preserve">What problem or need are we solving for our target community? </w:t>
      </w:r>
    </w:p>
    <w:p w:rsidR="0020536B" w:rsidRDefault="0020536B" w:rsidP="0020536B">
      <w:pPr>
        <w:pBdr>
          <w:top w:val="single" w:sz="4" w:space="1" w:color="auto"/>
          <w:left w:val="single" w:sz="4" w:space="4" w:color="auto"/>
          <w:bottom w:val="single" w:sz="4" w:space="1" w:color="auto"/>
          <w:right w:val="single" w:sz="4" w:space="4" w:color="auto"/>
        </w:pBdr>
        <w:rPr>
          <w:ins w:id="0" w:author="Jonathan" w:date="2013-06-23T13:41:00Z"/>
          <w:rFonts w:asciiTheme="minorHAnsi" w:hAnsiTheme="minorHAnsi"/>
          <w:i/>
          <w:iCs/>
          <w:lang w:val="en-US"/>
        </w:rPr>
      </w:pPr>
      <w:r w:rsidRPr="00591F74">
        <w:rPr>
          <w:rFonts w:asciiTheme="minorHAnsi" w:hAnsiTheme="minorHAnsi"/>
          <w:i/>
          <w:iCs/>
          <w:lang w:val="en-US"/>
        </w:rPr>
        <w:t xml:space="preserve">Why should anyone care? </w:t>
      </w:r>
    </w:p>
    <w:p w:rsidR="0020536B" w:rsidRPr="00591F74" w:rsidRDefault="0020536B" w:rsidP="0020536B">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i/>
          <w:iCs/>
          <w:lang w:val="en-US"/>
        </w:rPr>
        <w:t xml:space="preserve">What are we going to do to solve the problem? What is new or creative about our solution? </w:t>
      </w:r>
    </w:p>
    <w:p w:rsidR="0020536B" w:rsidRPr="00591F74" w:rsidRDefault="0020536B" w:rsidP="0020536B">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lang w:val="en-US"/>
        </w:rPr>
        <w:t xml:space="preserve">This could be… </w:t>
      </w:r>
    </w:p>
    <w:p w:rsidR="0020536B" w:rsidRPr="00591F74" w:rsidRDefault="0020536B" w:rsidP="0020536B">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b/>
          <w:bCs/>
          <w:lang w:val="en-US"/>
        </w:rPr>
        <w:t>A product</w:t>
      </w:r>
    </w:p>
    <w:p w:rsidR="0020536B" w:rsidRPr="00591F74" w:rsidRDefault="0020536B" w:rsidP="0020536B">
      <w:pPr>
        <w:pBdr>
          <w:top w:val="single" w:sz="4" w:space="1" w:color="auto"/>
          <w:left w:val="single" w:sz="4" w:space="4" w:color="auto"/>
          <w:bottom w:val="single" w:sz="4" w:space="1" w:color="auto"/>
          <w:right w:val="single" w:sz="4" w:space="4" w:color="auto"/>
        </w:pBdr>
        <w:rPr>
          <w:rFonts w:asciiTheme="minorHAnsi" w:hAnsiTheme="minorHAnsi"/>
        </w:rPr>
      </w:pPr>
      <w:proofErr w:type="gramStart"/>
      <w:r w:rsidRPr="00591F74">
        <w:rPr>
          <w:rFonts w:asciiTheme="minorHAnsi" w:hAnsiTheme="minorHAnsi"/>
          <w:lang w:val="en-US"/>
        </w:rPr>
        <w:t>Making stuff.</w:t>
      </w:r>
      <w:proofErr w:type="gramEnd"/>
      <w:r w:rsidRPr="00591F74">
        <w:rPr>
          <w:rFonts w:asciiTheme="minorHAnsi" w:hAnsiTheme="minorHAnsi"/>
          <w:lang w:val="en-US"/>
        </w:rPr>
        <w:t xml:space="preserve"> What do you need to produce and how are you going to get this done? How wi</w:t>
      </w:r>
      <w:r>
        <w:rPr>
          <w:rFonts w:asciiTheme="minorHAnsi" w:hAnsiTheme="minorHAnsi"/>
          <w:lang w:val="en-US"/>
        </w:rPr>
        <w:t xml:space="preserve">ll it </w:t>
      </w:r>
      <w:del w:id="1" w:author="jjames" w:date="2013-06-24T16:49:00Z">
        <w:r w:rsidDel="00DB2568">
          <w:rPr>
            <w:rFonts w:asciiTheme="minorHAnsi" w:hAnsiTheme="minorHAnsi"/>
            <w:lang w:val="en-US"/>
          </w:rPr>
          <w:delText xml:space="preserve"> </w:delText>
        </w:r>
      </w:del>
      <w:r w:rsidRPr="00591F74">
        <w:rPr>
          <w:rFonts w:asciiTheme="minorHAnsi" w:hAnsiTheme="minorHAnsi"/>
          <w:lang w:val="en-US"/>
        </w:rPr>
        <w:t xml:space="preserve">meet the needs of the target community? </w:t>
      </w:r>
    </w:p>
    <w:p w:rsidR="0020536B" w:rsidRPr="00591F74" w:rsidDel="00DB2568" w:rsidRDefault="0020536B" w:rsidP="0020536B">
      <w:pPr>
        <w:pBdr>
          <w:top w:val="single" w:sz="4" w:space="1" w:color="auto"/>
          <w:left w:val="single" w:sz="4" w:space="4" w:color="auto"/>
          <w:bottom w:val="single" w:sz="4" w:space="1" w:color="auto"/>
          <w:right w:val="single" w:sz="4" w:space="4" w:color="auto"/>
        </w:pBdr>
        <w:rPr>
          <w:del w:id="2" w:author="jjames" w:date="2013-06-24T16:49:00Z"/>
          <w:rFonts w:asciiTheme="minorHAnsi" w:hAnsiTheme="minorHAnsi"/>
        </w:rPr>
      </w:pPr>
      <w:r w:rsidRPr="00591F74">
        <w:rPr>
          <w:rFonts w:asciiTheme="minorHAnsi" w:hAnsiTheme="minorHAnsi"/>
          <w:b/>
          <w:bCs/>
          <w:lang w:val="en-US"/>
        </w:rPr>
        <w:t xml:space="preserve">An </w:t>
      </w:r>
      <w:proofErr w:type="spellStart"/>
      <w:r w:rsidRPr="00591F74">
        <w:rPr>
          <w:rFonts w:asciiTheme="minorHAnsi" w:hAnsiTheme="minorHAnsi"/>
          <w:b/>
          <w:bCs/>
          <w:lang w:val="en-US"/>
        </w:rPr>
        <w:t>action</w:t>
      </w:r>
    </w:p>
    <w:p w:rsidR="0020536B" w:rsidRPr="00591F74" w:rsidRDefault="0020536B" w:rsidP="0020536B">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lang w:val="en-US"/>
        </w:rPr>
        <w:t>Where</w:t>
      </w:r>
      <w:proofErr w:type="spellEnd"/>
      <w:r w:rsidRPr="00591F74">
        <w:rPr>
          <w:rFonts w:asciiTheme="minorHAnsi" w:hAnsiTheme="minorHAnsi"/>
          <w:lang w:val="en-US"/>
        </w:rPr>
        <w:t xml:space="preserve"> and when will the </w:t>
      </w:r>
      <w:r>
        <w:rPr>
          <w:rFonts w:asciiTheme="minorHAnsi" w:hAnsiTheme="minorHAnsi"/>
          <w:lang w:val="en-US"/>
        </w:rPr>
        <w:t xml:space="preserve">action take place? How will it </w:t>
      </w:r>
      <w:r w:rsidRPr="00591F74">
        <w:rPr>
          <w:rFonts w:asciiTheme="minorHAnsi" w:hAnsiTheme="minorHAnsi"/>
          <w:lang w:val="en-US"/>
        </w:rPr>
        <w:t xml:space="preserve">meet the needs of the target community? </w:t>
      </w:r>
    </w:p>
    <w:p w:rsidR="0020536B" w:rsidRPr="00591F74" w:rsidRDefault="0020536B" w:rsidP="0020536B">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b/>
          <w:bCs/>
          <w:lang w:val="en-US"/>
        </w:rPr>
        <w:t>A network</w:t>
      </w:r>
    </w:p>
    <w:p w:rsidR="0020536B" w:rsidRPr="00591F74" w:rsidRDefault="0020536B" w:rsidP="0020536B">
      <w:pPr>
        <w:pBdr>
          <w:top w:val="single" w:sz="4" w:space="1" w:color="auto"/>
          <w:left w:val="single" w:sz="4" w:space="4" w:color="auto"/>
          <w:bottom w:val="single" w:sz="4" w:space="1" w:color="auto"/>
          <w:right w:val="single" w:sz="4" w:space="4" w:color="auto"/>
        </w:pBdr>
        <w:rPr>
          <w:rFonts w:asciiTheme="minorHAnsi" w:hAnsiTheme="minorHAnsi"/>
        </w:rPr>
      </w:pPr>
      <w:proofErr w:type="gramStart"/>
      <w:r w:rsidRPr="00591F74">
        <w:rPr>
          <w:rFonts w:asciiTheme="minorHAnsi" w:hAnsiTheme="minorHAnsi"/>
          <w:lang w:val="en-US"/>
        </w:rPr>
        <w:t>A chain of people that provide support for the target community.</w:t>
      </w:r>
      <w:proofErr w:type="gramEnd"/>
      <w:r w:rsidRPr="00591F74">
        <w:rPr>
          <w:rFonts w:asciiTheme="minorHAnsi" w:hAnsiTheme="minorHAnsi"/>
          <w:lang w:val="en-US"/>
        </w:rPr>
        <w:t xml:space="preserve"> How will you put people in touch will one another? What is the role of each pers</w:t>
      </w:r>
      <w:r>
        <w:rPr>
          <w:rFonts w:asciiTheme="minorHAnsi" w:hAnsiTheme="minorHAnsi"/>
          <w:lang w:val="en-US"/>
        </w:rPr>
        <w:t xml:space="preserve">on in the network? How will it </w:t>
      </w:r>
      <w:r w:rsidRPr="00591F74">
        <w:rPr>
          <w:rFonts w:asciiTheme="minorHAnsi" w:hAnsiTheme="minorHAnsi"/>
          <w:lang w:val="en-US"/>
        </w:rPr>
        <w:t xml:space="preserve">meet the needs of the target community? </w:t>
      </w:r>
    </w:p>
    <w:p w:rsidR="00000000" w:rsidRDefault="0042319F">
      <w:pPr>
        <w:rPr>
          <w:ins w:id="3" w:author="Jonathan" w:date="2013-06-23T14:05:00Z"/>
          <w:rFonts w:asciiTheme="minorHAnsi" w:hAnsiTheme="minorHAnsi"/>
          <w:b/>
          <w:iCs/>
          <w:lang w:val="en-US"/>
        </w:rPr>
        <w:pPrChange w:id="4" w:author="Jonathan" w:date="2013-06-23T14:05:00Z">
          <w:pPr>
            <w:pBdr>
              <w:top w:val="single" w:sz="4" w:space="1" w:color="auto"/>
              <w:left w:val="single" w:sz="4" w:space="4" w:color="auto"/>
              <w:bottom w:val="single" w:sz="4" w:space="1" w:color="auto"/>
              <w:right w:val="single" w:sz="4" w:space="4" w:color="auto"/>
            </w:pBdr>
          </w:pPr>
        </w:pPrChange>
      </w:pPr>
      <w:ins w:id="5" w:author="Jonathan" w:date="2013-06-23T13:34:00Z">
        <w:r>
          <w:rPr>
            <w:rFonts w:asciiTheme="minorHAnsi" w:hAnsiTheme="minorHAnsi"/>
            <w:b/>
            <w:iCs/>
            <w:lang w:val="en-US"/>
          </w:rPr>
          <w:t xml:space="preserve"> </w:t>
        </w:r>
      </w:ins>
    </w:p>
    <w:p w:rsidR="0036345A" w:rsidRDefault="0036345A" w:rsidP="00316670">
      <w:pPr>
        <w:rPr>
          <w:rFonts w:asciiTheme="minorHAnsi" w:hAnsiTheme="minorHAnsi"/>
        </w:rPr>
      </w:pPr>
    </w:p>
    <w:p w:rsidR="00DB2568" w:rsidRPr="00591F74" w:rsidRDefault="00DB2568" w:rsidP="00DB2568">
      <w:pPr>
        <w:pBdr>
          <w:top w:val="single" w:sz="4" w:space="1" w:color="auto"/>
          <w:left w:val="single" w:sz="4" w:space="4" w:color="auto"/>
          <w:bottom w:val="single" w:sz="4" w:space="1" w:color="auto"/>
          <w:right w:val="single" w:sz="4" w:space="4" w:color="auto"/>
        </w:pBdr>
        <w:rPr>
          <w:rFonts w:asciiTheme="minorHAnsi" w:hAnsiTheme="minorHAnsi"/>
          <w:b/>
          <w:iCs/>
          <w:lang w:val="en-US"/>
        </w:rPr>
      </w:pPr>
      <w:r w:rsidRPr="00591F74">
        <w:rPr>
          <w:rFonts w:asciiTheme="minorHAnsi" w:hAnsiTheme="minorHAnsi"/>
          <w:b/>
          <w:iCs/>
          <w:lang w:val="en-US"/>
        </w:rPr>
        <w:t>Key Partners</w:t>
      </w:r>
      <w:del w:id="6" w:author="linda" w:date="2013-06-21T13:02:00Z">
        <w:r w:rsidRPr="00591F74" w:rsidDel="00751BC7">
          <w:rPr>
            <w:rFonts w:asciiTheme="minorHAnsi" w:hAnsiTheme="minorHAnsi"/>
            <w:b/>
            <w:iCs/>
            <w:lang w:val="en-US"/>
          </w:rPr>
          <w:delText xml:space="preserve"> </w:delText>
        </w:r>
      </w:del>
    </w:p>
    <w:p w:rsidR="00DB2568" w:rsidRPr="00591F74" w:rsidRDefault="00DB2568" w:rsidP="00DB2568">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i/>
          <w:iCs/>
          <w:lang w:val="en-US"/>
        </w:rPr>
        <w:t>Who do we need to help us make this project happen?</w:t>
      </w:r>
    </w:p>
    <w:p w:rsidR="00DB2568" w:rsidRDefault="00DB2568" w:rsidP="00DB2568">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lang w:val="en-US"/>
        </w:rPr>
        <w:t xml:space="preserve"> What do we want them to do for us? </w:t>
      </w:r>
    </w:p>
    <w:p w:rsidR="00DB2568" w:rsidRDefault="00DB2568" w:rsidP="00DB2568">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lang w:val="en-US"/>
        </w:rPr>
        <w:t xml:space="preserve">What key resources might they help us with? </w:t>
      </w:r>
    </w:p>
    <w:p w:rsidR="00DB2568" w:rsidRDefault="00DB2568" w:rsidP="00DB2568">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lang w:val="en-US"/>
        </w:rPr>
        <w:t xml:space="preserve">What key activities might they do for us? </w:t>
      </w:r>
    </w:p>
    <w:p w:rsidR="00DB2568" w:rsidRDefault="00DB2568" w:rsidP="00DB2568">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lang w:val="en-US"/>
        </w:rPr>
        <w:t xml:space="preserve">Which channels are going to help us reach them? </w:t>
      </w:r>
    </w:p>
    <w:p w:rsidR="00DB2568" w:rsidRDefault="00DB2568" w:rsidP="00DB2568">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lang w:val="en-US"/>
        </w:rPr>
        <w:t xml:space="preserve">How will helping us benefit them? </w:t>
      </w:r>
    </w:p>
    <w:p w:rsidR="0020536B" w:rsidRDefault="0020536B">
      <w:pPr>
        <w:rPr>
          <w:rFonts w:asciiTheme="minorHAnsi" w:hAnsiTheme="minorHAnsi"/>
        </w:rPr>
      </w:pPr>
    </w:p>
    <w:p w:rsidR="00DB2568" w:rsidRPr="00591F74" w:rsidRDefault="00DB2568" w:rsidP="00DB2568">
      <w:pPr>
        <w:pBdr>
          <w:top w:val="single" w:sz="4" w:space="1" w:color="auto"/>
          <w:left w:val="single" w:sz="4" w:space="4" w:color="auto"/>
          <w:bottom w:val="single" w:sz="4" w:space="1" w:color="auto"/>
          <w:right w:val="single" w:sz="4" w:space="4" w:color="auto"/>
        </w:pBdr>
        <w:rPr>
          <w:rFonts w:asciiTheme="minorHAnsi" w:hAnsiTheme="minorHAnsi"/>
          <w:b/>
        </w:rPr>
      </w:pPr>
      <w:r w:rsidRPr="00591F74">
        <w:rPr>
          <w:rFonts w:asciiTheme="minorHAnsi" w:hAnsiTheme="minorHAnsi"/>
          <w:b/>
        </w:rPr>
        <w:t>Key Resources</w:t>
      </w:r>
      <w:r w:rsidRPr="00591F74">
        <w:rPr>
          <w:rFonts w:asciiTheme="minorHAnsi" w:hAnsiTheme="minorHAnsi"/>
          <w:b/>
        </w:rPr>
        <w:t xml:space="preserve"> </w:t>
      </w:r>
    </w:p>
    <w:p w:rsidR="00DB2568" w:rsidRPr="00591F74" w:rsidRDefault="00DB2568" w:rsidP="00DB2568">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i/>
          <w:iCs/>
          <w:lang w:val="en-US"/>
        </w:rPr>
        <w:t xml:space="preserve">What resources do we need to make our key activities happen and to deliver our solution to the problem we have identified? </w:t>
      </w:r>
    </w:p>
    <w:p w:rsidR="00DB2568" w:rsidRPr="00591F74" w:rsidRDefault="00DB2568" w:rsidP="00DB2568">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lang w:val="en-US"/>
        </w:rPr>
        <w:t xml:space="preserve">Resources might be… </w:t>
      </w:r>
    </w:p>
    <w:p w:rsidR="00DB2568" w:rsidRPr="00591F74" w:rsidRDefault="00DB2568" w:rsidP="00DB2568">
      <w:pPr>
        <w:pBdr>
          <w:top w:val="single" w:sz="4" w:space="1" w:color="auto"/>
          <w:left w:val="single" w:sz="4" w:space="4" w:color="auto"/>
          <w:bottom w:val="single" w:sz="4" w:space="1" w:color="auto"/>
          <w:right w:val="single" w:sz="4" w:space="4" w:color="auto"/>
        </w:pBdr>
        <w:rPr>
          <w:rFonts w:asciiTheme="minorHAnsi" w:hAnsiTheme="minorHAnsi"/>
        </w:rPr>
      </w:pPr>
      <w:proofErr w:type="gramStart"/>
      <w:r w:rsidRPr="00591F74">
        <w:rPr>
          <w:rFonts w:asciiTheme="minorHAnsi" w:hAnsiTheme="minorHAnsi"/>
          <w:b/>
          <w:bCs/>
          <w:lang w:val="en-US"/>
        </w:rPr>
        <w:t>Human</w:t>
      </w:r>
      <w:r w:rsidRPr="00591F74">
        <w:rPr>
          <w:rFonts w:asciiTheme="minorHAnsi" w:hAnsiTheme="minorHAnsi"/>
          <w:lang w:val="en-US"/>
        </w:rPr>
        <w:t xml:space="preserve"> – As in people.</w:t>
      </w:r>
      <w:proofErr w:type="gramEnd"/>
      <w:r w:rsidRPr="00591F74">
        <w:rPr>
          <w:rFonts w:asciiTheme="minorHAnsi" w:hAnsiTheme="minorHAnsi"/>
          <w:lang w:val="en-US"/>
        </w:rPr>
        <w:t xml:space="preserve"> Who is going plan and perform your key activities? How do we make sure they are in the right place at the right time? </w:t>
      </w:r>
    </w:p>
    <w:p w:rsidR="00DB2568" w:rsidRPr="00591F74" w:rsidRDefault="00DB2568" w:rsidP="00DB2568">
      <w:pPr>
        <w:pBdr>
          <w:top w:val="single" w:sz="4" w:space="1" w:color="auto"/>
          <w:left w:val="single" w:sz="4" w:space="4" w:color="auto"/>
          <w:bottom w:val="single" w:sz="4" w:space="1" w:color="auto"/>
          <w:right w:val="single" w:sz="4" w:space="4" w:color="auto"/>
        </w:pBdr>
        <w:rPr>
          <w:rFonts w:asciiTheme="minorHAnsi" w:hAnsiTheme="minorHAnsi"/>
        </w:rPr>
      </w:pPr>
      <w:proofErr w:type="gramStart"/>
      <w:r w:rsidRPr="00591F74">
        <w:rPr>
          <w:rFonts w:asciiTheme="minorHAnsi" w:hAnsiTheme="minorHAnsi"/>
          <w:b/>
          <w:bCs/>
          <w:lang w:val="en-US"/>
        </w:rPr>
        <w:t>Physical</w:t>
      </w:r>
      <w:r w:rsidRPr="00591F74">
        <w:rPr>
          <w:rFonts w:asciiTheme="minorHAnsi" w:hAnsiTheme="minorHAnsi"/>
          <w:lang w:val="en-US"/>
        </w:rPr>
        <w:t xml:space="preserve"> – As in stuff.</w:t>
      </w:r>
      <w:proofErr w:type="gramEnd"/>
      <w:r w:rsidRPr="00591F74">
        <w:rPr>
          <w:rFonts w:asciiTheme="minorHAnsi" w:hAnsiTheme="minorHAnsi"/>
          <w:lang w:val="en-US"/>
        </w:rPr>
        <w:t xml:space="preserve"> What stuff do you need? How much of it do you need? When do you need it? Who is responsible for getting it? How do we make sure physical resources are in the right place at the right time? </w:t>
      </w:r>
    </w:p>
    <w:p w:rsidR="00DB2568" w:rsidRDefault="00DB2568">
      <w:pPr>
        <w:rPr>
          <w:rFonts w:asciiTheme="minorHAnsi" w:hAnsiTheme="minorHAnsi"/>
        </w:rPr>
      </w:pPr>
    </w:p>
    <w:p w:rsidR="0020536B" w:rsidRPr="0020536B" w:rsidRDefault="0020536B" w:rsidP="0020536B">
      <w:pPr>
        <w:pBdr>
          <w:top w:val="single" w:sz="4" w:space="1" w:color="auto"/>
          <w:left w:val="single" w:sz="4" w:space="4" w:color="auto"/>
          <w:bottom w:val="single" w:sz="4" w:space="1" w:color="auto"/>
          <w:right w:val="single" w:sz="4" w:space="4" w:color="auto"/>
        </w:pBdr>
        <w:rPr>
          <w:rFonts w:asciiTheme="minorHAnsi" w:hAnsiTheme="minorHAnsi"/>
          <w:b/>
          <w:bCs/>
          <w:iCs/>
          <w:lang w:val="en-US"/>
        </w:rPr>
      </w:pPr>
      <w:r w:rsidRPr="0020536B">
        <w:rPr>
          <w:rFonts w:asciiTheme="minorHAnsi" w:hAnsiTheme="minorHAnsi"/>
          <w:b/>
          <w:bCs/>
          <w:iCs/>
          <w:lang w:val="en-US"/>
        </w:rPr>
        <w:t>Key Activities</w:t>
      </w:r>
    </w:p>
    <w:p w:rsidR="0020536B" w:rsidRPr="00DB2568" w:rsidRDefault="0020536B" w:rsidP="0020536B">
      <w:pPr>
        <w:pBdr>
          <w:top w:val="single" w:sz="4" w:space="1" w:color="auto"/>
          <w:left w:val="single" w:sz="4" w:space="4" w:color="auto"/>
          <w:bottom w:val="single" w:sz="4" w:space="1" w:color="auto"/>
          <w:right w:val="single" w:sz="4" w:space="4" w:color="auto"/>
        </w:pBdr>
        <w:rPr>
          <w:ins w:id="7" w:author="Jonathan" w:date="2013-06-23T13:41:00Z"/>
          <w:rFonts w:asciiTheme="minorHAnsi" w:hAnsiTheme="minorHAnsi"/>
          <w:bCs/>
          <w:i/>
          <w:iCs/>
          <w:lang w:val="en-US"/>
        </w:rPr>
      </w:pPr>
      <w:ins w:id="8" w:author="linda" w:date="2013-06-21T12:56:00Z">
        <w:r w:rsidRPr="00DB2568">
          <w:rPr>
            <w:rFonts w:asciiTheme="minorHAnsi" w:hAnsiTheme="minorHAnsi"/>
            <w:bCs/>
            <w:i/>
            <w:iCs/>
            <w:lang w:val="en-US"/>
          </w:rPr>
          <w:t xml:space="preserve"> </w:t>
        </w:r>
      </w:ins>
    </w:p>
    <w:p w:rsidR="0020536B" w:rsidRPr="00DB2568" w:rsidRDefault="0020536B" w:rsidP="0020536B">
      <w:pPr>
        <w:pBdr>
          <w:top w:val="single" w:sz="4" w:space="1" w:color="auto"/>
          <w:left w:val="single" w:sz="4" w:space="4" w:color="auto"/>
          <w:bottom w:val="single" w:sz="4" w:space="1" w:color="auto"/>
          <w:right w:val="single" w:sz="4" w:space="4" w:color="auto"/>
        </w:pBdr>
        <w:rPr>
          <w:rFonts w:asciiTheme="minorHAnsi" w:hAnsiTheme="minorHAnsi"/>
          <w:bCs/>
          <w:i/>
          <w:iCs/>
          <w:lang w:val="en-US"/>
        </w:rPr>
      </w:pPr>
      <w:r w:rsidRPr="00DB2568">
        <w:rPr>
          <w:rFonts w:asciiTheme="minorHAnsi" w:hAnsiTheme="minorHAnsi"/>
          <w:bCs/>
          <w:i/>
          <w:iCs/>
          <w:lang w:val="en-US"/>
        </w:rPr>
        <w:t>How do we deliver our solution? What steps do we need to take and in what order? Who is involved in each step?</w:t>
      </w:r>
    </w:p>
    <w:p w:rsidR="0020536B" w:rsidRPr="00DB2568" w:rsidRDefault="0020536B" w:rsidP="0020536B">
      <w:pPr>
        <w:pBdr>
          <w:top w:val="single" w:sz="4" w:space="1" w:color="auto"/>
          <w:left w:val="single" w:sz="4" w:space="4" w:color="auto"/>
          <w:bottom w:val="single" w:sz="4" w:space="1" w:color="auto"/>
          <w:right w:val="single" w:sz="4" w:space="4" w:color="auto"/>
        </w:pBdr>
        <w:rPr>
          <w:rFonts w:asciiTheme="minorHAnsi" w:hAnsiTheme="minorHAnsi"/>
        </w:rPr>
      </w:pPr>
      <w:r w:rsidRPr="00DB2568">
        <w:rPr>
          <w:rFonts w:asciiTheme="minorHAnsi" w:hAnsiTheme="minorHAnsi"/>
          <w:bCs/>
          <w:iCs/>
          <w:lang w:val="en-US"/>
        </w:rPr>
        <w:t xml:space="preserve">List the steps you are going to take, when it will take place, and who is responsible for each step. </w:t>
      </w:r>
    </w:p>
    <w:p w:rsidR="0020536B" w:rsidRDefault="0020536B" w:rsidP="0020536B">
      <w:pPr>
        <w:jc w:val="center"/>
        <w:rPr>
          <w:rFonts w:asciiTheme="minorHAnsi" w:hAnsiTheme="minorHAnsi"/>
        </w:rPr>
      </w:pPr>
    </w:p>
    <w:p w:rsidR="0020536B" w:rsidRDefault="0020536B">
      <w:pPr>
        <w:rPr>
          <w:rFonts w:asciiTheme="minorHAnsi" w:hAnsiTheme="minorHAnsi"/>
        </w:rPr>
      </w:pPr>
    </w:p>
    <w:p w:rsidR="0020536B" w:rsidRPr="0020536B" w:rsidRDefault="0020536B" w:rsidP="0020536B">
      <w:pPr>
        <w:jc w:val="center"/>
        <w:rPr>
          <w:rFonts w:asciiTheme="minorHAnsi" w:hAnsiTheme="minorHAnsi"/>
          <w:b/>
        </w:rPr>
      </w:pPr>
      <w:r w:rsidRPr="0020536B">
        <w:rPr>
          <w:rFonts w:asciiTheme="minorHAnsi" w:hAnsiTheme="minorHAnsi"/>
          <w:b/>
        </w:rPr>
        <w:t xml:space="preserve">Bonus Elements </w:t>
      </w:r>
    </w:p>
    <w:p w:rsidR="0020536B" w:rsidRDefault="0020536B" w:rsidP="0020536B">
      <w:pPr>
        <w:jc w:val="center"/>
        <w:rPr>
          <w:rFonts w:asciiTheme="minorHAnsi" w:hAnsiTheme="minorHAnsi"/>
        </w:rPr>
      </w:pPr>
    </w:p>
    <w:p w:rsidR="0020536B" w:rsidRPr="0020536B" w:rsidRDefault="0020536B" w:rsidP="0020536B">
      <w:pPr>
        <w:jc w:val="center"/>
        <w:rPr>
          <w:rFonts w:asciiTheme="minorHAnsi" w:hAnsiTheme="minorHAnsi"/>
          <w:lang w:val="en-US"/>
        </w:rPr>
      </w:pPr>
      <w:r>
        <w:rPr>
          <w:rFonts w:asciiTheme="minorHAnsi" w:hAnsiTheme="minorHAnsi"/>
        </w:rPr>
        <w:t xml:space="preserve">These elements will help make your pitch more </w:t>
      </w:r>
      <w:proofErr w:type="spellStart"/>
      <w:r>
        <w:rPr>
          <w:rFonts w:asciiTheme="minorHAnsi" w:hAnsiTheme="minorHAnsi"/>
        </w:rPr>
        <w:t>convicing</w:t>
      </w:r>
      <w:proofErr w:type="spellEnd"/>
      <w:r>
        <w:rPr>
          <w:rFonts w:asciiTheme="minorHAnsi" w:hAnsiTheme="minorHAnsi"/>
        </w:rPr>
        <w:t xml:space="preserve">, and can help structure your ideas, but are not essential. </w:t>
      </w:r>
      <w:r w:rsidRPr="0020536B">
        <w:rPr>
          <w:rFonts w:asciiTheme="minorHAnsi" w:hAnsiTheme="minorHAnsi"/>
          <w:lang w:val="en-US"/>
        </w:rPr>
        <w:t>Use the A3 sheets to present your ideas, printing more copies if you need them</w:t>
      </w:r>
    </w:p>
    <w:p w:rsidR="0020536B" w:rsidRPr="0020536B" w:rsidRDefault="0020536B" w:rsidP="0020536B">
      <w:pPr>
        <w:jc w:val="center"/>
        <w:rPr>
          <w:rFonts w:asciiTheme="minorHAnsi" w:hAnsiTheme="minorHAnsi"/>
          <w:lang w:val="en-US"/>
        </w:rPr>
      </w:pPr>
    </w:p>
    <w:p w:rsidR="00000000" w:rsidRDefault="003B6933" w:rsidP="00DB2568">
      <w:pPr>
        <w:pBdr>
          <w:top w:val="single" w:sz="4" w:space="1" w:color="auto"/>
          <w:left w:val="single" w:sz="4" w:space="4" w:color="auto"/>
          <w:bottom w:val="single" w:sz="4" w:space="1" w:color="auto"/>
          <w:right w:val="single" w:sz="4" w:space="4" w:color="auto"/>
        </w:pBdr>
        <w:rPr>
          <w:rFonts w:asciiTheme="minorHAnsi" w:hAnsiTheme="minorHAnsi"/>
          <w:b/>
        </w:rPr>
      </w:pPr>
      <w:r>
        <w:rPr>
          <w:rFonts w:asciiTheme="minorHAnsi" w:hAnsiTheme="minorHAnsi"/>
          <w:b/>
        </w:rPr>
        <w:lastRenderedPageBreak/>
        <w:t xml:space="preserve"> Relationships</w:t>
      </w:r>
      <w:ins w:id="9" w:author="linda" w:date="2013-06-21T12:56:00Z">
        <w:del w:id="10" w:author="Jonathan" w:date="2013-06-23T13:56:00Z">
          <w:r w:rsidR="003F7541" w:rsidDel="003B6933">
            <w:rPr>
              <w:rFonts w:asciiTheme="minorHAnsi" w:hAnsiTheme="minorHAnsi"/>
              <w:b/>
            </w:rPr>
            <w:delText xml:space="preserve"> </w:delText>
          </w:r>
        </w:del>
      </w:ins>
    </w:p>
    <w:p w:rsidR="00000000" w:rsidRDefault="00591F74" w:rsidP="00DB2568">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i/>
          <w:iCs/>
          <w:lang w:val="en-US"/>
        </w:rPr>
        <w:t xml:space="preserve">What kind of relationship do we want to build with our target community? </w:t>
      </w:r>
    </w:p>
    <w:p w:rsidR="00000000" w:rsidRDefault="00591F74" w:rsidP="00DB2568">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i/>
          <w:iCs/>
          <w:lang w:val="en-US"/>
        </w:rPr>
        <w:t xml:space="preserve">How do we build that relationship? </w:t>
      </w:r>
    </w:p>
    <w:p w:rsidR="00000000" w:rsidRDefault="00591F74" w:rsidP="00DB2568">
      <w:pPr>
        <w:pBdr>
          <w:top w:val="single" w:sz="4" w:space="1" w:color="auto"/>
          <w:left w:val="single" w:sz="4" w:space="4" w:color="auto"/>
          <w:bottom w:val="single" w:sz="4" w:space="1" w:color="auto"/>
          <w:right w:val="single" w:sz="4" w:space="4" w:color="auto"/>
        </w:pBdr>
        <w:rPr>
          <w:rFonts w:asciiTheme="minorHAnsi" w:hAnsiTheme="minorHAnsi"/>
          <w:i/>
          <w:iCs/>
          <w:lang w:val="en-US"/>
        </w:rPr>
      </w:pPr>
      <w:r w:rsidRPr="00591F74">
        <w:rPr>
          <w:rFonts w:asciiTheme="minorHAnsi" w:hAnsiTheme="minorHAnsi"/>
          <w:i/>
          <w:iCs/>
          <w:lang w:val="en-US"/>
        </w:rPr>
        <w:t xml:space="preserve">How do we maintain that relationship? </w:t>
      </w:r>
    </w:p>
    <w:p w:rsidR="00000000" w:rsidRDefault="0019506C" w:rsidP="00DB2568">
      <w:pPr>
        <w:pBdr>
          <w:top w:val="single" w:sz="4" w:space="1" w:color="auto"/>
          <w:left w:val="single" w:sz="4" w:space="4" w:color="auto"/>
          <w:bottom w:val="single" w:sz="4" w:space="1" w:color="auto"/>
          <w:right w:val="single" w:sz="4" w:space="4" w:color="auto"/>
        </w:pBdr>
        <w:rPr>
          <w:rFonts w:asciiTheme="minorHAnsi" w:hAnsiTheme="minorHAnsi"/>
          <w:i/>
          <w:iCs/>
          <w:lang w:val="en-US"/>
        </w:rPr>
      </w:pPr>
      <w:r>
        <w:rPr>
          <w:rFonts w:asciiTheme="minorHAnsi" w:hAnsiTheme="minorHAnsi"/>
          <w:i/>
          <w:iCs/>
          <w:lang w:val="en-US"/>
        </w:rPr>
        <w:t xml:space="preserve">Is this a onetime action or can it be repeated? </w:t>
      </w:r>
      <w:proofErr w:type="gramStart"/>
      <w:r>
        <w:rPr>
          <w:rFonts w:asciiTheme="minorHAnsi" w:hAnsiTheme="minorHAnsi"/>
          <w:i/>
          <w:iCs/>
          <w:lang w:val="en-US"/>
        </w:rPr>
        <w:t>if</w:t>
      </w:r>
      <w:proofErr w:type="gramEnd"/>
      <w:r>
        <w:rPr>
          <w:rFonts w:asciiTheme="minorHAnsi" w:hAnsiTheme="minorHAnsi"/>
          <w:i/>
          <w:iCs/>
          <w:lang w:val="en-US"/>
        </w:rPr>
        <w:t xml:space="preserve"> so how often and by whom? </w:t>
      </w:r>
    </w:p>
    <w:p w:rsidR="003B6933" w:rsidRP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b/>
          <w:i/>
          <w:iCs/>
          <w:lang w:val="en-US"/>
        </w:rPr>
      </w:pPr>
      <w:r>
        <w:rPr>
          <w:rFonts w:asciiTheme="minorHAnsi" w:hAnsiTheme="minorHAnsi"/>
          <w:b/>
          <w:i/>
          <w:iCs/>
          <w:lang w:val="en-US"/>
        </w:rPr>
        <w:t>With the target community</w:t>
      </w:r>
    </w:p>
    <w:p w:rsid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i/>
          <w:iCs/>
          <w:lang w:val="en-US"/>
        </w:rPr>
        <w:t xml:space="preserve">How will they know about the solution we are offering? </w:t>
      </w:r>
    </w:p>
    <w:p w:rsid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i/>
          <w:iCs/>
          <w:lang w:val="en-US"/>
        </w:rPr>
        <w:t xml:space="preserve">How do they get a say in how our solution works? </w:t>
      </w:r>
    </w:p>
    <w:p w:rsid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i/>
          <w:iCs/>
          <w:lang w:val="en-US"/>
        </w:rPr>
      </w:pPr>
      <w:r>
        <w:rPr>
          <w:rFonts w:asciiTheme="minorHAnsi" w:hAnsiTheme="minorHAnsi"/>
          <w:i/>
          <w:iCs/>
          <w:lang w:val="en-US"/>
        </w:rPr>
        <w:t xml:space="preserve">How can they tell us what has worked for them and what has not worked for them? </w:t>
      </w:r>
    </w:p>
    <w:p w:rsid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i/>
          <w:iCs/>
          <w:lang w:val="en-US"/>
        </w:rPr>
      </w:pPr>
    </w:p>
    <w:p w:rsidR="003B6933" w:rsidRP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b/>
        </w:rPr>
      </w:pPr>
      <w:r>
        <w:rPr>
          <w:rFonts w:asciiTheme="minorHAnsi" w:hAnsiTheme="minorHAnsi"/>
          <w:b/>
          <w:i/>
          <w:iCs/>
          <w:lang w:val="en-US"/>
        </w:rPr>
        <w:t>With the key partners</w:t>
      </w:r>
    </w:p>
    <w:p w:rsid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i/>
          <w:iCs/>
          <w:lang w:val="en-US"/>
        </w:rPr>
      </w:pPr>
      <w:r>
        <w:rPr>
          <w:rFonts w:asciiTheme="minorHAnsi" w:hAnsiTheme="minorHAnsi"/>
          <w:i/>
          <w:iCs/>
          <w:lang w:val="en-US"/>
        </w:rPr>
        <w:t xml:space="preserve">How do we make contact with? </w:t>
      </w:r>
    </w:p>
    <w:p w:rsid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i/>
          <w:iCs/>
          <w:lang w:val="en-US"/>
        </w:rPr>
      </w:pPr>
      <w:r>
        <w:rPr>
          <w:rFonts w:asciiTheme="minorHAnsi" w:hAnsiTheme="minorHAnsi"/>
          <w:i/>
          <w:iCs/>
          <w:lang w:val="en-US"/>
        </w:rPr>
        <w:t>How do we convince them to support us?</w:t>
      </w:r>
    </w:p>
    <w:p w:rsid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i/>
          <w:iCs/>
          <w:lang w:val="en-US"/>
        </w:rPr>
      </w:pPr>
      <w:r>
        <w:rPr>
          <w:rFonts w:asciiTheme="minorHAnsi" w:hAnsiTheme="minorHAnsi"/>
          <w:i/>
          <w:iCs/>
          <w:lang w:val="en-US"/>
        </w:rPr>
        <w:t xml:space="preserve">How do we ensure continued support? </w:t>
      </w:r>
    </w:p>
    <w:p w:rsid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i/>
          <w:iCs/>
          <w:lang w:val="en-US"/>
        </w:rPr>
      </w:pPr>
    </w:p>
    <w:p w:rsid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b/>
          <w:i/>
          <w:iCs/>
          <w:lang w:val="en-US"/>
        </w:rPr>
      </w:pPr>
      <w:r>
        <w:rPr>
          <w:rFonts w:asciiTheme="minorHAnsi" w:hAnsiTheme="minorHAnsi"/>
          <w:b/>
          <w:i/>
          <w:iCs/>
          <w:lang w:val="en-US"/>
        </w:rPr>
        <w:t xml:space="preserve">With clients (If </w:t>
      </w:r>
      <w:r w:rsidR="00316670">
        <w:rPr>
          <w:rFonts w:asciiTheme="minorHAnsi" w:hAnsiTheme="minorHAnsi"/>
          <w:b/>
          <w:i/>
          <w:iCs/>
          <w:lang w:val="en-US"/>
        </w:rPr>
        <w:t>applicable</w:t>
      </w:r>
      <w:r>
        <w:rPr>
          <w:rFonts w:asciiTheme="minorHAnsi" w:hAnsiTheme="minorHAnsi"/>
          <w:b/>
          <w:i/>
          <w:iCs/>
          <w:lang w:val="en-US"/>
        </w:rPr>
        <w:t>)</w:t>
      </w:r>
    </w:p>
    <w:p w:rsid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i/>
          <w:iCs/>
          <w:lang w:val="en-US"/>
        </w:rPr>
      </w:pPr>
      <w:r>
        <w:rPr>
          <w:rFonts w:asciiTheme="minorHAnsi" w:hAnsiTheme="minorHAnsi"/>
          <w:i/>
          <w:iCs/>
          <w:lang w:val="en-US"/>
        </w:rPr>
        <w:t xml:space="preserve">How do they know about our product or service? </w:t>
      </w:r>
    </w:p>
    <w:p w:rsid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i/>
          <w:iCs/>
          <w:lang w:val="en-US"/>
        </w:rPr>
      </w:pPr>
      <w:r>
        <w:rPr>
          <w:rFonts w:asciiTheme="minorHAnsi" w:hAnsiTheme="minorHAnsi"/>
          <w:i/>
          <w:iCs/>
          <w:lang w:val="en-US"/>
        </w:rPr>
        <w:t xml:space="preserve">How we get them to pay money? </w:t>
      </w:r>
    </w:p>
    <w:p w:rsidR="003B6933" w:rsidRPr="003B6933" w:rsidRDefault="003B6933" w:rsidP="003B6933">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i/>
          <w:iCs/>
          <w:lang w:val="en-US"/>
        </w:rPr>
        <w:t xml:space="preserve">How can we make sure they are satisfied with what we offer? </w:t>
      </w:r>
    </w:p>
    <w:p w:rsidR="00000000" w:rsidRDefault="00D35EFE">
      <w:pPr>
        <w:pBdr>
          <w:top w:val="single" w:sz="4" w:space="0" w:color="auto"/>
          <w:left w:val="single" w:sz="4" w:space="4" w:color="auto"/>
          <w:bottom w:val="single" w:sz="4" w:space="1" w:color="auto"/>
          <w:right w:val="single" w:sz="4" w:space="4" w:color="auto"/>
        </w:pBdr>
        <w:rPr>
          <w:ins w:id="11" w:author="Jonathan" w:date="2013-06-23T13:59:00Z"/>
          <w:rFonts w:asciiTheme="minorHAnsi" w:hAnsiTheme="minorHAnsi"/>
          <w:i/>
          <w:iCs/>
          <w:rPrChange w:id="12" w:author="Jonathan" w:date="2013-06-23T13:59:00Z">
            <w:rPr>
              <w:ins w:id="13" w:author="Jonathan" w:date="2013-06-23T13:59:00Z"/>
              <w:rFonts w:asciiTheme="minorHAnsi" w:hAnsiTheme="minorHAnsi"/>
              <w:i/>
              <w:iCs/>
              <w:lang w:val="en-US"/>
            </w:rPr>
          </w:rPrChange>
        </w:rPr>
        <w:pPrChange w:id="14" w:author="Jonathan" w:date="2013-06-23T13:56:00Z">
          <w:pPr>
            <w:pBdr>
              <w:top w:val="single" w:sz="4" w:space="1" w:color="auto"/>
              <w:left w:val="single" w:sz="4" w:space="4" w:color="auto"/>
              <w:bottom w:val="single" w:sz="4" w:space="1" w:color="auto"/>
              <w:right w:val="single" w:sz="4" w:space="4" w:color="auto"/>
            </w:pBdr>
          </w:pPr>
        </w:pPrChange>
      </w:pPr>
    </w:p>
    <w:p w:rsidR="00000000" w:rsidRDefault="00D35EFE">
      <w:pPr>
        <w:pBdr>
          <w:top w:val="single" w:sz="4" w:space="0" w:color="auto"/>
          <w:left w:val="single" w:sz="4" w:space="4" w:color="auto"/>
          <w:bottom w:val="single" w:sz="4" w:space="1" w:color="auto"/>
          <w:right w:val="single" w:sz="4" w:space="4" w:color="auto"/>
        </w:pBdr>
        <w:rPr>
          <w:ins w:id="15" w:author="Jonathan" w:date="2013-06-23T13:59:00Z"/>
          <w:rFonts w:asciiTheme="minorHAnsi" w:hAnsiTheme="minorHAnsi"/>
          <w:i/>
          <w:iCs/>
          <w:lang w:val="en-US"/>
        </w:rPr>
        <w:pPrChange w:id="16" w:author="Jonathan" w:date="2013-06-23T13:56:00Z">
          <w:pPr>
            <w:pBdr>
              <w:top w:val="single" w:sz="4" w:space="1" w:color="auto"/>
              <w:left w:val="single" w:sz="4" w:space="4" w:color="auto"/>
              <w:bottom w:val="single" w:sz="4" w:space="1" w:color="auto"/>
              <w:right w:val="single" w:sz="4" w:space="4" w:color="auto"/>
            </w:pBdr>
          </w:pPr>
        </w:pPrChange>
      </w:pPr>
    </w:p>
    <w:p w:rsidR="00000000" w:rsidRDefault="00D35EFE">
      <w:pPr>
        <w:pBdr>
          <w:top w:val="single" w:sz="4" w:space="0" w:color="auto"/>
          <w:left w:val="single" w:sz="4" w:space="4" w:color="auto"/>
          <w:bottom w:val="single" w:sz="4" w:space="1" w:color="auto"/>
          <w:right w:val="single" w:sz="4" w:space="4" w:color="auto"/>
        </w:pBdr>
        <w:rPr>
          <w:ins w:id="17" w:author="Jonathan" w:date="2013-06-23T13:59:00Z"/>
          <w:rFonts w:asciiTheme="minorHAnsi" w:hAnsiTheme="minorHAnsi"/>
        </w:rPr>
        <w:pPrChange w:id="18" w:author="Jonathan" w:date="2013-06-23T13:56:00Z">
          <w:pPr>
            <w:pBdr>
              <w:top w:val="single" w:sz="4" w:space="1" w:color="auto"/>
              <w:left w:val="single" w:sz="4" w:space="4" w:color="auto"/>
              <w:bottom w:val="single" w:sz="4" w:space="1" w:color="auto"/>
              <w:right w:val="single" w:sz="4" w:space="4" w:color="auto"/>
            </w:pBdr>
          </w:pPr>
        </w:pPrChange>
      </w:pPr>
    </w:p>
    <w:p w:rsidR="00591F74" w:rsidRPr="00591F74" w:rsidRDefault="00591F74">
      <w:pPr>
        <w:rPr>
          <w:rFonts w:asciiTheme="minorHAnsi" w:hAnsiTheme="minorHAnsi"/>
        </w:rPr>
      </w:pPr>
    </w:p>
    <w:p w:rsidR="00591F74" w:rsidRPr="00591F74" w:rsidRDefault="00591F74" w:rsidP="00591F74">
      <w:pPr>
        <w:pBdr>
          <w:top w:val="single" w:sz="4" w:space="1" w:color="auto"/>
          <w:left w:val="single" w:sz="4" w:space="4" w:color="auto"/>
          <w:bottom w:val="single" w:sz="4" w:space="1" w:color="auto"/>
          <w:right w:val="single" w:sz="4" w:space="4" w:color="auto"/>
        </w:pBdr>
        <w:rPr>
          <w:rFonts w:asciiTheme="minorHAnsi" w:hAnsiTheme="minorHAnsi"/>
          <w:b/>
        </w:rPr>
      </w:pPr>
      <w:r w:rsidRPr="00591F74">
        <w:rPr>
          <w:rFonts w:asciiTheme="minorHAnsi" w:hAnsiTheme="minorHAnsi"/>
          <w:b/>
        </w:rPr>
        <w:t>Channels</w:t>
      </w:r>
    </w:p>
    <w:p w:rsidR="0042319F" w:rsidRPr="0042319F" w:rsidDel="0042319F" w:rsidRDefault="00591F74" w:rsidP="00591F74">
      <w:pPr>
        <w:pBdr>
          <w:top w:val="single" w:sz="4" w:space="1" w:color="auto"/>
          <w:left w:val="single" w:sz="4" w:space="4" w:color="auto"/>
          <w:bottom w:val="single" w:sz="4" w:space="1" w:color="auto"/>
          <w:right w:val="single" w:sz="4" w:space="4" w:color="auto"/>
        </w:pBdr>
        <w:rPr>
          <w:del w:id="19" w:author="Jonathan" w:date="2013-06-23T13:51:00Z"/>
          <w:rFonts w:asciiTheme="minorHAnsi" w:hAnsiTheme="minorHAnsi"/>
          <w:i/>
          <w:iCs/>
          <w:lang w:val="en-US"/>
          <w:rPrChange w:id="20" w:author="Jonathan" w:date="2013-06-23T13:51:00Z">
            <w:rPr>
              <w:del w:id="21" w:author="Jonathan" w:date="2013-06-23T13:51:00Z"/>
              <w:rFonts w:asciiTheme="minorHAnsi" w:hAnsiTheme="minorHAnsi"/>
            </w:rPr>
          </w:rPrChange>
        </w:rPr>
      </w:pPr>
      <w:r w:rsidRPr="00591F74">
        <w:rPr>
          <w:rFonts w:asciiTheme="minorHAnsi" w:hAnsiTheme="minorHAnsi"/>
          <w:i/>
          <w:iCs/>
          <w:lang w:val="en-US"/>
        </w:rPr>
        <w:t xml:space="preserve">How do we get our creative solution to our target community? </w:t>
      </w:r>
    </w:p>
    <w:p w:rsidR="00591F74" w:rsidRDefault="00591F74" w:rsidP="00591F74">
      <w:pPr>
        <w:pBdr>
          <w:top w:val="single" w:sz="4" w:space="1" w:color="auto"/>
          <w:left w:val="single" w:sz="4" w:space="4" w:color="auto"/>
          <w:bottom w:val="single" w:sz="4" w:space="1" w:color="auto"/>
          <w:right w:val="single" w:sz="4" w:space="4" w:color="auto"/>
        </w:pBdr>
        <w:rPr>
          <w:ins w:id="22" w:author="Jonathan" w:date="2013-06-23T13:57:00Z"/>
          <w:rFonts w:asciiTheme="minorHAnsi" w:hAnsiTheme="minorHAnsi"/>
          <w:i/>
          <w:iCs/>
          <w:lang w:val="en-US"/>
        </w:rPr>
      </w:pPr>
      <w:r w:rsidRPr="00591F74">
        <w:rPr>
          <w:rFonts w:asciiTheme="minorHAnsi" w:hAnsiTheme="minorHAnsi"/>
          <w:i/>
          <w:iCs/>
          <w:lang w:val="en-US"/>
        </w:rPr>
        <w:t xml:space="preserve">How will they access it? </w:t>
      </w:r>
    </w:p>
    <w:p w:rsidR="003B6933" w:rsidRPr="00591F74" w:rsidRDefault="003B6933" w:rsidP="00591F74">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i/>
          <w:iCs/>
          <w:lang w:val="en-US"/>
        </w:rPr>
        <w:t xml:space="preserve">If you are going to deliver productions or solutions, how and when will you do this? </w:t>
      </w:r>
    </w:p>
    <w:p w:rsidR="00591F74" w:rsidRDefault="00591F74">
      <w:pPr>
        <w:rPr>
          <w:rFonts w:asciiTheme="minorHAnsi" w:hAnsiTheme="minorHAnsi"/>
        </w:rPr>
      </w:pPr>
    </w:p>
    <w:p w:rsidR="0020536B" w:rsidRDefault="0020536B">
      <w:pPr>
        <w:rPr>
          <w:rFonts w:asciiTheme="minorHAnsi" w:hAnsiTheme="minorHAnsi"/>
        </w:rPr>
      </w:pPr>
    </w:p>
    <w:p w:rsidR="0020536B" w:rsidRPr="00591F74" w:rsidRDefault="0020536B">
      <w:pPr>
        <w:rPr>
          <w:rFonts w:asciiTheme="minorHAnsi" w:hAnsiTheme="minorHAnsi"/>
        </w:rPr>
      </w:pPr>
    </w:p>
    <w:p w:rsidR="00751BC7" w:rsidRPr="00591F74" w:rsidRDefault="00591F74" w:rsidP="00591F74">
      <w:pPr>
        <w:pBdr>
          <w:top w:val="single" w:sz="4" w:space="1" w:color="auto"/>
          <w:left w:val="single" w:sz="4" w:space="4" w:color="auto"/>
          <w:bottom w:val="single" w:sz="4" w:space="1" w:color="auto"/>
          <w:right w:val="single" w:sz="4" w:space="4" w:color="auto"/>
        </w:pBdr>
        <w:rPr>
          <w:rFonts w:asciiTheme="minorHAnsi" w:hAnsiTheme="minorHAnsi"/>
          <w:b/>
        </w:rPr>
      </w:pPr>
      <w:r w:rsidRPr="00591F74">
        <w:rPr>
          <w:rFonts w:asciiTheme="minorHAnsi" w:hAnsiTheme="minorHAnsi"/>
          <w:b/>
        </w:rPr>
        <w:t>Cost structure</w:t>
      </w:r>
      <w:ins w:id="23" w:author="linda" w:date="2013-06-21T13:07:00Z">
        <w:r w:rsidR="00751BC7">
          <w:rPr>
            <w:rFonts w:asciiTheme="minorHAnsi" w:hAnsiTheme="minorHAnsi"/>
            <w:b/>
          </w:rPr>
          <w:t xml:space="preserve"> </w:t>
        </w:r>
      </w:ins>
    </w:p>
    <w:p w:rsidR="00591F74" w:rsidRPr="00591F74" w:rsidRDefault="00591F74" w:rsidP="00591F74">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i/>
          <w:iCs/>
          <w:lang w:val="en-US"/>
        </w:rPr>
        <w:t>What role does money play in this activity (are you raising money to solve the problem? Are you raising awareness?)</w:t>
      </w:r>
    </w:p>
    <w:p w:rsidR="00591F74" w:rsidRPr="00591F74" w:rsidRDefault="00591F74" w:rsidP="00591F74">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i/>
          <w:iCs/>
          <w:lang w:val="en-US"/>
        </w:rPr>
        <w:t xml:space="preserve">Is it more important to spend as little money as possible or to </w:t>
      </w:r>
      <w:proofErr w:type="spellStart"/>
      <w:r w:rsidRPr="00591F74">
        <w:rPr>
          <w:rFonts w:asciiTheme="minorHAnsi" w:hAnsiTheme="minorHAnsi"/>
          <w:i/>
          <w:iCs/>
          <w:lang w:val="en-US"/>
        </w:rPr>
        <w:t>maximise</w:t>
      </w:r>
      <w:proofErr w:type="spellEnd"/>
      <w:r w:rsidRPr="00591F74">
        <w:rPr>
          <w:rFonts w:asciiTheme="minorHAnsi" w:hAnsiTheme="minorHAnsi"/>
          <w:i/>
          <w:iCs/>
          <w:lang w:val="en-US"/>
        </w:rPr>
        <w:t xml:space="preserve"> the value/ impact of the project? </w:t>
      </w:r>
    </w:p>
    <w:p w:rsidR="00591F74" w:rsidRPr="00591F74" w:rsidRDefault="00591F74" w:rsidP="00591F74">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i/>
          <w:iCs/>
          <w:lang w:val="en-US"/>
        </w:rPr>
        <w:t xml:space="preserve">How much will your key resources cost? </w:t>
      </w:r>
    </w:p>
    <w:p w:rsidR="00591F74" w:rsidRPr="00591F74" w:rsidRDefault="00591F74" w:rsidP="00591F74">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i/>
          <w:iCs/>
          <w:lang w:val="en-US"/>
        </w:rPr>
        <w:lastRenderedPageBreak/>
        <w:t xml:space="preserve">How much will your key activities cost?  </w:t>
      </w:r>
    </w:p>
    <w:p w:rsidR="00591F74" w:rsidRDefault="00591F74" w:rsidP="00591F74">
      <w:pPr>
        <w:pBdr>
          <w:top w:val="single" w:sz="4" w:space="1" w:color="auto"/>
          <w:left w:val="single" w:sz="4" w:space="4" w:color="auto"/>
          <w:bottom w:val="single" w:sz="4" w:space="1" w:color="auto"/>
          <w:right w:val="single" w:sz="4" w:space="4" w:color="auto"/>
        </w:pBdr>
        <w:rPr>
          <w:ins w:id="24" w:author="Jonathan" w:date="2013-06-23T13:45:00Z"/>
          <w:rFonts w:asciiTheme="minorHAnsi" w:hAnsiTheme="minorHAnsi"/>
          <w:i/>
          <w:iCs/>
          <w:lang w:val="en-US"/>
        </w:rPr>
      </w:pPr>
      <w:r w:rsidRPr="00591F74">
        <w:rPr>
          <w:rFonts w:asciiTheme="minorHAnsi" w:hAnsiTheme="minorHAnsi"/>
          <w:i/>
          <w:iCs/>
          <w:lang w:val="en-US"/>
        </w:rPr>
        <w:t xml:space="preserve">Is there any way of getting stuff for free? </w:t>
      </w:r>
    </w:p>
    <w:p w:rsidR="00DB2568" w:rsidRDefault="00DB2568" w:rsidP="00591F74">
      <w:pPr>
        <w:pBdr>
          <w:top w:val="single" w:sz="4" w:space="1" w:color="auto"/>
          <w:left w:val="single" w:sz="4" w:space="4" w:color="auto"/>
          <w:bottom w:val="single" w:sz="4" w:space="1" w:color="auto"/>
          <w:right w:val="single" w:sz="4" w:space="4" w:color="auto"/>
        </w:pBdr>
        <w:rPr>
          <w:rFonts w:asciiTheme="minorHAnsi" w:hAnsiTheme="minorHAnsi"/>
          <w:i/>
          <w:iCs/>
          <w:lang w:val="en-US"/>
        </w:rPr>
      </w:pPr>
    </w:p>
    <w:p w:rsidR="0042319F" w:rsidRDefault="0042319F" w:rsidP="00591F74">
      <w:pPr>
        <w:pBdr>
          <w:top w:val="single" w:sz="4" w:space="1" w:color="auto"/>
          <w:left w:val="single" w:sz="4" w:space="4" w:color="auto"/>
          <w:bottom w:val="single" w:sz="4" w:space="1" w:color="auto"/>
          <w:right w:val="single" w:sz="4" w:space="4" w:color="auto"/>
        </w:pBdr>
        <w:rPr>
          <w:rFonts w:asciiTheme="minorHAnsi" w:hAnsiTheme="minorHAnsi"/>
          <w:iCs/>
          <w:lang w:val="en-US"/>
        </w:rPr>
      </w:pPr>
      <w:r>
        <w:rPr>
          <w:rFonts w:asciiTheme="minorHAnsi" w:hAnsiTheme="minorHAnsi"/>
          <w:iCs/>
          <w:lang w:val="en-US"/>
        </w:rPr>
        <w:t xml:space="preserve">Think through the following steps to list your costs: </w:t>
      </w:r>
    </w:p>
    <w:p w:rsidR="0042319F" w:rsidRPr="00DB2568" w:rsidRDefault="0042319F" w:rsidP="0042319F">
      <w:pPr>
        <w:pBdr>
          <w:top w:val="single" w:sz="4" w:space="1" w:color="auto"/>
          <w:left w:val="single" w:sz="4" w:space="4" w:color="auto"/>
          <w:bottom w:val="single" w:sz="4" w:space="1" w:color="auto"/>
          <w:right w:val="single" w:sz="4" w:space="4" w:color="auto"/>
        </w:pBdr>
        <w:rPr>
          <w:rFonts w:asciiTheme="minorHAnsi" w:hAnsiTheme="minorHAnsi"/>
        </w:rPr>
      </w:pPr>
      <w:proofErr w:type="gramStart"/>
      <w:r w:rsidRPr="00DB2568">
        <w:rPr>
          <w:rFonts w:asciiTheme="minorHAnsi" w:hAnsiTheme="minorHAnsi"/>
        </w:rPr>
        <w:t>purchase</w:t>
      </w:r>
      <w:proofErr w:type="gramEnd"/>
      <w:r w:rsidRPr="00DB2568">
        <w:rPr>
          <w:rFonts w:asciiTheme="minorHAnsi" w:hAnsiTheme="minorHAnsi"/>
        </w:rPr>
        <w:t xml:space="preserve"> of raw material  - all the things you need to buy (key resources)</w:t>
      </w:r>
    </w:p>
    <w:p w:rsidR="0042319F" w:rsidRPr="00DB2568" w:rsidRDefault="0042319F" w:rsidP="0042319F">
      <w:pPr>
        <w:pBdr>
          <w:top w:val="single" w:sz="4" w:space="1" w:color="auto"/>
          <w:left w:val="single" w:sz="4" w:space="4" w:color="auto"/>
          <w:bottom w:val="single" w:sz="4" w:space="1" w:color="auto"/>
          <w:right w:val="single" w:sz="4" w:space="4" w:color="auto"/>
        </w:pBdr>
        <w:rPr>
          <w:rFonts w:asciiTheme="minorHAnsi" w:hAnsiTheme="minorHAnsi"/>
        </w:rPr>
      </w:pPr>
      <w:r w:rsidRPr="00DB2568">
        <w:rPr>
          <w:rFonts w:asciiTheme="minorHAnsi" w:hAnsiTheme="minorHAnsi"/>
        </w:rPr>
        <w:t xml:space="preserve">- </w:t>
      </w:r>
      <w:proofErr w:type="gramStart"/>
      <w:r w:rsidRPr="00DB2568">
        <w:rPr>
          <w:rFonts w:asciiTheme="minorHAnsi" w:hAnsiTheme="minorHAnsi"/>
        </w:rPr>
        <w:t>production</w:t>
      </w:r>
      <w:proofErr w:type="gramEnd"/>
      <w:r w:rsidRPr="00DB2568">
        <w:rPr>
          <w:rFonts w:asciiTheme="minorHAnsi" w:hAnsiTheme="minorHAnsi"/>
        </w:rPr>
        <w:t xml:space="preserve"> (any costs involved in making products or services)</w:t>
      </w:r>
    </w:p>
    <w:p w:rsidR="0042319F" w:rsidRPr="00DB2568" w:rsidRDefault="0042319F" w:rsidP="0042319F">
      <w:pPr>
        <w:pBdr>
          <w:top w:val="single" w:sz="4" w:space="1" w:color="auto"/>
          <w:left w:val="single" w:sz="4" w:space="4" w:color="auto"/>
          <w:bottom w:val="single" w:sz="4" w:space="1" w:color="auto"/>
          <w:right w:val="single" w:sz="4" w:space="4" w:color="auto"/>
        </w:pBdr>
        <w:rPr>
          <w:rFonts w:asciiTheme="minorHAnsi" w:hAnsiTheme="minorHAnsi"/>
        </w:rPr>
      </w:pPr>
      <w:r w:rsidRPr="00DB2568">
        <w:rPr>
          <w:rFonts w:asciiTheme="minorHAnsi" w:hAnsiTheme="minorHAnsi"/>
        </w:rPr>
        <w:t>- transport (getting raw materials and finished products to the right place at the right time)</w:t>
      </w:r>
    </w:p>
    <w:p w:rsidR="0042319F" w:rsidRPr="00DB2568" w:rsidRDefault="0042319F" w:rsidP="0042319F">
      <w:pPr>
        <w:pBdr>
          <w:top w:val="single" w:sz="4" w:space="1" w:color="auto"/>
          <w:left w:val="single" w:sz="4" w:space="4" w:color="auto"/>
          <w:bottom w:val="single" w:sz="4" w:space="1" w:color="auto"/>
          <w:right w:val="single" w:sz="4" w:space="4" w:color="auto"/>
        </w:pBdr>
        <w:rPr>
          <w:rFonts w:asciiTheme="minorHAnsi" w:hAnsiTheme="minorHAnsi"/>
        </w:rPr>
      </w:pPr>
      <w:r w:rsidRPr="00DB2568">
        <w:rPr>
          <w:rFonts w:asciiTheme="minorHAnsi" w:hAnsiTheme="minorHAnsi"/>
        </w:rPr>
        <w:t xml:space="preserve">-selling and marketing (any sales your need to make or posters and other advertising) </w:t>
      </w:r>
    </w:p>
    <w:p w:rsidR="0042319F" w:rsidRPr="0042319F" w:rsidRDefault="0042319F" w:rsidP="00591F74">
      <w:pPr>
        <w:pBdr>
          <w:top w:val="single" w:sz="4" w:space="1" w:color="auto"/>
          <w:left w:val="single" w:sz="4" w:space="4" w:color="auto"/>
          <w:bottom w:val="single" w:sz="4" w:space="1" w:color="auto"/>
          <w:right w:val="single" w:sz="4" w:space="4" w:color="auto"/>
        </w:pBdr>
        <w:rPr>
          <w:rFonts w:asciiTheme="minorHAnsi" w:hAnsiTheme="minorHAnsi"/>
        </w:rPr>
      </w:pPr>
    </w:p>
    <w:p w:rsidR="00591F74" w:rsidRPr="00591F74" w:rsidRDefault="00591F74">
      <w:pPr>
        <w:rPr>
          <w:rFonts w:asciiTheme="minorHAnsi" w:hAnsiTheme="minorHAnsi"/>
        </w:rPr>
      </w:pPr>
    </w:p>
    <w:p w:rsidR="00591F74" w:rsidRPr="00591F74" w:rsidRDefault="00591F74" w:rsidP="00591F74">
      <w:pPr>
        <w:pBdr>
          <w:top w:val="single" w:sz="4" w:space="1" w:color="auto"/>
          <w:left w:val="single" w:sz="4" w:space="4" w:color="auto"/>
          <w:bottom w:val="single" w:sz="4" w:space="1" w:color="auto"/>
          <w:right w:val="single" w:sz="4" w:space="4" w:color="auto"/>
        </w:pBdr>
        <w:rPr>
          <w:rFonts w:asciiTheme="minorHAnsi" w:hAnsiTheme="minorHAnsi"/>
          <w:b/>
          <w:iCs/>
          <w:lang w:val="en-US"/>
        </w:rPr>
      </w:pPr>
      <w:r w:rsidRPr="00591F74">
        <w:rPr>
          <w:rFonts w:asciiTheme="minorHAnsi" w:hAnsiTheme="minorHAnsi"/>
          <w:b/>
          <w:iCs/>
          <w:lang w:val="en-US"/>
        </w:rPr>
        <w:t>Revenue streams</w:t>
      </w:r>
    </w:p>
    <w:p w:rsidR="00591F74" w:rsidRDefault="00591F74" w:rsidP="00591F74">
      <w:pPr>
        <w:pBdr>
          <w:top w:val="single" w:sz="4" w:space="1" w:color="auto"/>
          <w:left w:val="single" w:sz="4" w:space="4" w:color="auto"/>
          <w:bottom w:val="single" w:sz="4" w:space="1" w:color="auto"/>
          <w:right w:val="single" w:sz="4" w:space="4" w:color="auto"/>
        </w:pBdr>
        <w:rPr>
          <w:rFonts w:asciiTheme="minorHAnsi" w:hAnsiTheme="minorHAnsi"/>
          <w:i/>
          <w:iCs/>
          <w:lang w:val="en-US"/>
        </w:rPr>
      </w:pPr>
      <w:r w:rsidRPr="00591F74">
        <w:rPr>
          <w:rFonts w:asciiTheme="minorHAnsi" w:hAnsiTheme="minorHAnsi"/>
          <w:i/>
          <w:iCs/>
          <w:lang w:val="en-US"/>
        </w:rPr>
        <w:t xml:space="preserve">How are costs going to be covered? </w:t>
      </w:r>
    </w:p>
    <w:p w:rsidR="00316670" w:rsidRPr="00591F74" w:rsidRDefault="00316670" w:rsidP="00591F74">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i/>
          <w:iCs/>
          <w:lang w:val="en-US"/>
        </w:rPr>
        <w:t xml:space="preserve">If we are offering a product or service, how much to do we need to charge to cover our costs? </w:t>
      </w:r>
    </w:p>
    <w:p w:rsidR="00591F74" w:rsidRPr="00591F74" w:rsidRDefault="00591F74" w:rsidP="00591F74">
      <w:pPr>
        <w:pBdr>
          <w:top w:val="single" w:sz="4" w:space="1" w:color="auto"/>
          <w:left w:val="single" w:sz="4" w:space="4" w:color="auto"/>
          <w:bottom w:val="single" w:sz="4" w:space="1" w:color="auto"/>
          <w:right w:val="single" w:sz="4" w:space="4" w:color="auto"/>
        </w:pBdr>
        <w:rPr>
          <w:rFonts w:asciiTheme="minorHAnsi" w:hAnsiTheme="minorHAnsi"/>
        </w:rPr>
      </w:pPr>
      <w:r w:rsidRPr="00591F74">
        <w:rPr>
          <w:rFonts w:asciiTheme="minorHAnsi" w:hAnsiTheme="minorHAnsi"/>
          <w:i/>
          <w:iCs/>
          <w:lang w:val="en-US"/>
        </w:rPr>
        <w:t xml:space="preserve">Where is the money to start the project going to come from? </w:t>
      </w:r>
    </w:p>
    <w:p w:rsidR="00591F74" w:rsidRPr="00DB2568" w:rsidRDefault="00591F74" w:rsidP="00DB2568">
      <w:pPr>
        <w:pBdr>
          <w:top w:val="single" w:sz="4" w:space="1" w:color="auto"/>
          <w:left w:val="single" w:sz="4" w:space="4" w:color="auto"/>
          <w:bottom w:val="single" w:sz="4" w:space="1" w:color="auto"/>
          <w:right w:val="single" w:sz="4" w:space="4" w:color="auto"/>
        </w:pBdr>
        <w:rPr>
          <w:rFonts w:asciiTheme="minorHAnsi" w:hAnsiTheme="minorHAnsi"/>
          <w:lang w:val="en-US"/>
        </w:rPr>
      </w:pPr>
      <w:r w:rsidRPr="00591F74">
        <w:rPr>
          <w:rFonts w:asciiTheme="minorHAnsi" w:hAnsiTheme="minorHAnsi"/>
          <w:i/>
          <w:iCs/>
          <w:lang w:val="en-US"/>
        </w:rPr>
        <w:t xml:space="preserve">How do we know the funding is sustainable? </w:t>
      </w:r>
    </w:p>
    <w:p w:rsidR="00751BC7" w:rsidRPr="00591F74" w:rsidRDefault="00751BC7">
      <w:pPr>
        <w:rPr>
          <w:rFonts w:asciiTheme="minorHAnsi" w:hAnsiTheme="minorHAnsi"/>
        </w:rPr>
      </w:pPr>
    </w:p>
    <w:sectPr w:rsidR="00751BC7" w:rsidRPr="00591F74" w:rsidSect="0036345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revisionView w:markup="0"/>
  <w:defaultTabStop w:val="720"/>
  <w:hyphenationZone w:val="425"/>
  <w:characterSpacingControl w:val="doNotCompress"/>
  <w:compat/>
  <w:rsids>
    <w:rsidRoot w:val="00591F74"/>
    <w:rsid w:val="00080C67"/>
    <w:rsid w:val="0019506C"/>
    <w:rsid w:val="0020536B"/>
    <w:rsid w:val="00316670"/>
    <w:rsid w:val="0036345A"/>
    <w:rsid w:val="003B6933"/>
    <w:rsid w:val="003F7541"/>
    <w:rsid w:val="0042319F"/>
    <w:rsid w:val="00591F74"/>
    <w:rsid w:val="0065512C"/>
    <w:rsid w:val="00751BC7"/>
    <w:rsid w:val="00793CFA"/>
    <w:rsid w:val="00AA4641"/>
    <w:rsid w:val="00B54E01"/>
    <w:rsid w:val="00DB2568"/>
    <w:rsid w:val="00DF157D"/>
    <w:rsid w:val="00ED593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1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591F74"/>
    <w:rPr>
      <w:rFonts w:ascii="Tahoma" w:hAnsi="Tahoma" w:cs="Tahoma"/>
      <w:sz w:val="16"/>
      <w:szCs w:val="16"/>
    </w:rPr>
  </w:style>
  <w:style w:type="character" w:customStyle="1" w:styleId="BalloonTextChar">
    <w:name w:val="Balloon Text Char"/>
    <w:basedOn w:val="DefaultParagraphFont"/>
    <w:link w:val="BalloonText"/>
    <w:rsid w:val="00591F74"/>
    <w:rPr>
      <w:rFonts w:ascii="Tahoma" w:hAnsi="Tahoma" w:cs="Tahoma"/>
      <w:sz w:val="16"/>
      <w:szCs w:val="16"/>
    </w:rPr>
  </w:style>
  <w:style w:type="character" w:styleId="CommentReference">
    <w:name w:val="annotation reference"/>
    <w:basedOn w:val="DefaultParagraphFont"/>
    <w:rsid w:val="00591F74"/>
    <w:rPr>
      <w:sz w:val="16"/>
      <w:szCs w:val="16"/>
    </w:rPr>
  </w:style>
  <w:style w:type="paragraph" w:styleId="CommentText">
    <w:name w:val="annotation text"/>
    <w:basedOn w:val="Normal"/>
    <w:link w:val="CommentTextChar"/>
    <w:rsid w:val="00591F74"/>
    <w:rPr>
      <w:sz w:val="20"/>
      <w:szCs w:val="20"/>
    </w:rPr>
  </w:style>
  <w:style w:type="character" w:customStyle="1" w:styleId="CommentTextChar">
    <w:name w:val="Comment Text Char"/>
    <w:basedOn w:val="DefaultParagraphFont"/>
    <w:link w:val="CommentText"/>
    <w:rsid w:val="00591F74"/>
  </w:style>
  <w:style w:type="paragraph" w:styleId="CommentSubject">
    <w:name w:val="annotation subject"/>
    <w:basedOn w:val="CommentText"/>
    <w:next w:val="CommentText"/>
    <w:link w:val="CommentSubjectChar"/>
    <w:rsid w:val="00591F74"/>
    <w:rPr>
      <w:b/>
      <w:bCs/>
    </w:rPr>
  </w:style>
  <w:style w:type="character" w:customStyle="1" w:styleId="CommentSubjectChar">
    <w:name w:val="Comment Subject Char"/>
    <w:basedOn w:val="CommentTextChar"/>
    <w:link w:val="CommentSubject"/>
    <w:rsid w:val="00591F74"/>
    <w:rPr>
      <w:b/>
      <w:bCs/>
    </w:rPr>
  </w:style>
</w:styles>
</file>

<file path=word/webSettings.xml><?xml version="1.0" encoding="utf-8"?>
<w:webSettings xmlns:r="http://schemas.openxmlformats.org/officeDocument/2006/relationships" xmlns:w="http://schemas.openxmlformats.org/wordprocessingml/2006/main">
  <w:divs>
    <w:div w:id="62608106">
      <w:bodyDiv w:val="1"/>
      <w:marLeft w:val="0"/>
      <w:marRight w:val="0"/>
      <w:marTop w:val="0"/>
      <w:marBottom w:val="0"/>
      <w:divBdr>
        <w:top w:val="none" w:sz="0" w:space="0" w:color="auto"/>
        <w:left w:val="none" w:sz="0" w:space="0" w:color="auto"/>
        <w:bottom w:val="none" w:sz="0" w:space="0" w:color="auto"/>
        <w:right w:val="none" w:sz="0" w:space="0" w:color="auto"/>
      </w:divBdr>
    </w:div>
    <w:div w:id="81681310">
      <w:bodyDiv w:val="1"/>
      <w:marLeft w:val="0"/>
      <w:marRight w:val="0"/>
      <w:marTop w:val="0"/>
      <w:marBottom w:val="0"/>
      <w:divBdr>
        <w:top w:val="none" w:sz="0" w:space="0" w:color="auto"/>
        <w:left w:val="none" w:sz="0" w:space="0" w:color="auto"/>
        <w:bottom w:val="none" w:sz="0" w:space="0" w:color="auto"/>
        <w:right w:val="none" w:sz="0" w:space="0" w:color="auto"/>
      </w:divBdr>
    </w:div>
    <w:div w:id="299650424">
      <w:bodyDiv w:val="1"/>
      <w:marLeft w:val="0"/>
      <w:marRight w:val="0"/>
      <w:marTop w:val="0"/>
      <w:marBottom w:val="0"/>
      <w:divBdr>
        <w:top w:val="none" w:sz="0" w:space="0" w:color="auto"/>
        <w:left w:val="none" w:sz="0" w:space="0" w:color="auto"/>
        <w:bottom w:val="none" w:sz="0" w:space="0" w:color="auto"/>
        <w:right w:val="none" w:sz="0" w:space="0" w:color="auto"/>
      </w:divBdr>
    </w:div>
    <w:div w:id="401299804">
      <w:bodyDiv w:val="1"/>
      <w:marLeft w:val="0"/>
      <w:marRight w:val="0"/>
      <w:marTop w:val="0"/>
      <w:marBottom w:val="0"/>
      <w:divBdr>
        <w:top w:val="none" w:sz="0" w:space="0" w:color="auto"/>
        <w:left w:val="none" w:sz="0" w:space="0" w:color="auto"/>
        <w:bottom w:val="none" w:sz="0" w:space="0" w:color="auto"/>
        <w:right w:val="none" w:sz="0" w:space="0" w:color="auto"/>
      </w:divBdr>
    </w:div>
    <w:div w:id="657542533">
      <w:bodyDiv w:val="1"/>
      <w:marLeft w:val="0"/>
      <w:marRight w:val="0"/>
      <w:marTop w:val="0"/>
      <w:marBottom w:val="0"/>
      <w:divBdr>
        <w:top w:val="none" w:sz="0" w:space="0" w:color="auto"/>
        <w:left w:val="none" w:sz="0" w:space="0" w:color="auto"/>
        <w:bottom w:val="none" w:sz="0" w:space="0" w:color="auto"/>
        <w:right w:val="none" w:sz="0" w:space="0" w:color="auto"/>
      </w:divBdr>
    </w:div>
    <w:div w:id="1115757734">
      <w:bodyDiv w:val="1"/>
      <w:marLeft w:val="0"/>
      <w:marRight w:val="0"/>
      <w:marTop w:val="0"/>
      <w:marBottom w:val="0"/>
      <w:divBdr>
        <w:top w:val="none" w:sz="0" w:space="0" w:color="auto"/>
        <w:left w:val="none" w:sz="0" w:space="0" w:color="auto"/>
        <w:bottom w:val="none" w:sz="0" w:space="0" w:color="auto"/>
        <w:right w:val="none" w:sz="0" w:space="0" w:color="auto"/>
      </w:divBdr>
    </w:div>
    <w:div w:id="1383484583">
      <w:bodyDiv w:val="1"/>
      <w:marLeft w:val="0"/>
      <w:marRight w:val="0"/>
      <w:marTop w:val="0"/>
      <w:marBottom w:val="0"/>
      <w:divBdr>
        <w:top w:val="none" w:sz="0" w:space="0" w:color="auto"/>
        <w:left w:val="none" w:sz="0" w:space="0" w:color="auto"/>
        <w:bottom w:val="none" w:sz="0" w:space="0" w:color="auto"/>
        <w:right w:val="none" w:sz="0" w:space="0" w:color="auto"/>
      </w:divBdr>
    </w:div>
    <w:div w:id="1467041224">
      <w:bodyDiv w:val="1"/>
      <w:marLeft w:val="0"/>
      <w:marRight w:val="0"/>
      <w:marTop w:val="0"/>
      <w:marBottom w:val="0"/>
      <w:divBdr>
        <w:top w:val="none" w:sz="0" w:space="0" w:color="auto"/>
        <w:left w:val="none" w:sz="0" w:space="0" w:color="auto"/>
        <w:bottom w:val="none" w:sz="0" w:space="0" w:color="auto"/>
        <w:right w:val="none" w:sz="0" w:space="0" w:color="auto"/>
      </w:divBdr>
    </w:div>
    <w:div w:id="1476144432">
      <w:bodyDiv w:val="1"/>
      <w:marLeft w:val="0"/>
      <w:marRight w:val="0"/>
      <w:marTop w:val="0"/>
      <w:marBottom w:val="0"/>
      <w:divBdr>
        <w:top w:val="none" w:sz="0" w:space="0" w:color="auto"/>
        <w:left w:val="none" w:sz="0" w:space="0" w:color="auto"/>
        <w:bottom w:val="none" w:sz="0" w:space="0" w:color="auto"/>
        <w:right w:val="none" w:sz="0" w:space="0" w:color="auto"/>
      </w:divBdr>
    </w:div>
    <w:div w:id="1555001808">
      <w:bodyDiv w:val="1"/>
      <w:marLeft w:val="0"/>
      <w:marRight w:val="0"/>
      <w:marTop w:val="0"/>
      <w:marBottom w:val="0"/>
      <w:divBdr>
        <w:top w:val="none" w:sz="0" w:space="0" w:color="auto"/>
        <w:left w:val="none" w:sz="0" w:space="0" w:color="auto"/>
        <w:bottom w:val="none" w:sz="0" w:space="0" w:color="auto"/>
        <w:right w:val="none" w:sz="0" w:space="0" w:color="auto"/>
      </w:divBdr>
    </w:div>
    <w:div w:id="165891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AB19D-AED6-4354-AFF4-F08B96A29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816</Words>
  <Characters>3700</Characters>
  <Application>Microsoft Office Word</Application>
  <DocSecurity>0</DocSecurity>
  <Lines>30</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International School of Paris</Company>
  <LinksUpToDate>false</LinksUpToDate>
  <CharactersWithSpaces>4507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jjames</dc:creator>
  <cp:lastModifiedBy>jjames</cp:lastModifiedBy>
  <cp:revision>2</cp:revision>
  <dcterms:created xsi:type="dcterms:W3CDTF">2013-06-24T15:06:00Z</dcterms:created>
  <dcterms:modified xsi:type="dcterms:W3CDTF">2013-06-24T15:06:00Z</dcterms:modified>
</cp:coreProperties>
</file>